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bookmarkStart w:id="0" w:name="_GoBack"/>
      <w:bookmarkEnd w:id="0"/>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14:anchorId="45AD69B7" wp14:editId="28BD69BF">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B22AC2" w:rsidRPr="00B22AC2" w:rsidRDefault="00197D7B">
      <w:pPr>
        <w:pStyle w:val="Obsah1"/>
        <w:rPr>
          <w:rFonts w:asciiTheme="minorHAnsi" w:eastAsiaTheme="minorEastAsia" w:hAnsiTheme="minorHAnsi" w:cstheme="minorBidi"/>
          <w:b w:val="0"/>
          <w:bCs w:val="0"/>
          <w:caps w:val="0"/>
          <w:sz w:val="18"/>
          <w:szCs w:val="18"/>
        </w:rPr>
      </w:pPr>
      <w:r w:rsidRPr="00C824BD">
        <w:rPr>
          <w:rFonts w:cs="Arial"/>
          <w:b w:val="0"/>
          <w:bCs w:val="0"/>
          <w:noProof w:val="0"/>
          <w:sz w:val="18"/>
          <w:szCs w:val="18"/>
        </w:rPr>
        <w:fldChar w:fldCharType="begin"/>
      </w:r>
      <w:r w:rsidR="00EE238C" w:rsidRPr="00C824BD">
        <w:rPr>
          <w:rFonts w:cs="Arial"/>
          <w:b w:val="0"/>
          <w:bCs w:val="0"/>
          <w:noProof w:val="0"/>
          <w:sz w:val="18"/>
          <w:szCs w:val="18"/>
        </w:rPr>
        <w:instrText xml:space="preserve"> TOC \o "1-3" \h \z </w:instrText>
      </w:r>
      <w:r w:rsidRPr="00C824BD">
        <w:rPr>
          <w:rFonts w:cs="Arial"/>
          <w:b w:val="0"/>
          <w:bCs w:val="0"/>
          <w:noProof w:val="0"/>
          <w:sz w:val="18"/>
          <w:szCs w:val="18"/>
        </w:rPr>
        <w:fldChar w:fldCharType="separate"/>
      </w:r>
      <w:hyperlink w:anchor="_Toc446332386" w:history="1">
        <w:r w:rsidR="00B22AC2" w:rsidRPr="00B22AC2">
          <w:rPr>
            <w:rStyle w:val="Hypertextovodkaz"/>
            <w:sz w:val="18"/>
            <w:szCs w:val="18"/>
          </w:rPr>
          <w:t>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Informace o zadavateli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_Toc446332386 \h </w:instrText>
        </w:r>
        <w:r w:rsidR="00B22AC2" w:rsidRPr="00B22AC2">
          <w:rPr>
            <w:webHidden/>
            <w:sz w:val="18"/>
            <w:szCs w:val="18"/>
          </w:rPr>
        </w:r>
        <w:r w:rsidR="00B22AC2" w:rsidRPr="00B22AC2">
          <w:rPr>
            <w:webHidden/>
            <w:sz w:val="18"/>
            <w:szCs w:val="18"/>
          </w:rPr>
          <w:fldChar w:fldCharType="separate"/>
        </w:r>
        <w:r w:rsidR="00A54A60">
          <w:rPr>
            <w:webHidden/>
            <w:sz w:val="18"/>
            <w:szCs w:val="18"/>
          </w:rPr>
          <w:t>3</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387" w:history="1">
        <w:r w:rsidR="00B22AC2" w:rsidRPr="00B22AC2">
          <w:rPr>
            <w:rStyle w:val="Hypertextovodkaz"/>
            <w:sz w:val="18"/>
            <w:szCs w:val="18"/>
          </w:rPr>
          <w:t>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Pojmy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_Toc446332387 \h </w:instrText>
        </w:r>
        <w:r w:rsidR="00B22AC2" w:rsidRPr="00B22AC2">
          <w:rPr>
            <w:webHidden/>
            <w:sz w:val="18"/>
            <w:szCs w:val="18"/>
          </w:rPr>
        </w:r>
        <w:r w:rsidR="00B22AC2" w:rsidRPr="00B22AC2">
          <w:rPr>
            <w:webHidden/>
            <w:sz w:val="18"/>
            <w:szCs w:val="18"/>
          </w:rPr>
          <w:fldChar w:fldCharType="separate"/>
        </w:r>
        <w:r>
          <w:rPr>
            <w:webHidden/>
            <w:sz w:val="18"/>
            <w:szCs w:val="18"/>
          </w:rPr>
          <w:t>4</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388" w:history="1">
        <w:r w:rsidR="00B22AC2" w:rsidRPr="00B22AC2">
          <w:rPr>
            <w:rStyle w:val="Hypertextovodkaz"/>
            <w:sz w:val="18"/>
            <w:szCs w:val="18"/>
          </w:rPr>
          <w:t>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Předmět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_Toc446332388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389" w:history="1">
        <w:r w:rsidR="00B22AC2" w:rsidRPr="00B22AC2">
          <w:rPr>
            <w:rStyle w:val="Hypertextovodkaz"/>
            <w:sz w:val="18"/>
            <w:szCs w:val="18"/>
          </w:rPr>
          <w:t>3.1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Vymezení předmětu a rozsahu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_Toc446332389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0" w:history="1">
        <w:r w:rsidR="00B22AC2" w:rsidRPr="00B22AC2">
          <w:rPr>
            <w:rStyle w:val="Hypertextovodkaz"/>
            <w:sz w:val="18"/>
            <w:szCs w:val="18"/>
          </w:rPr>
          <w:t>3.1.1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Požadované hlasové tarify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_Toc446332390 \h </w:instrText>
        </w:r>
        <w:r w:rsidR="00B22AC2" w:rsidRPr="00B22AC2">
          <w:rPr>
            <w:webHidden/>
            <w:sz w:val="18"/>
            <w:szCs w:val="18"/>
          </w:rPr>
        </w:r>
        <w:r w:rsidR="00B22AC2" w:rsidRPr="00B22AC2">
          <w:rPr>
            <w:webHidden/>
            <w:sz w:val="18"/>
            <w:szCs w:val="18"/>
          </w:rPr>
          <w:fldChar w:fldCharType="separate"/>
        </w:r>
        <w:r>
          <w:rPr>
            <w:webHidden/>
            <w:sz w:val="18"/>
            <w:szCs w:val="18"/>
          </w:rPr>
          <w:t>6</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1" w:history="1">
        <w:r w:rsidR="00B22AC2" w:rsidRPr="00B22AC2">
          <w:rPr>
            <w:rStyle w:val="Hypertextovodkaz"/>
            <w:sz w:val="18"/>
            <w:szCs w:val="18"/>
          </w:rPr>
          <w:t>3.1.2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Bezplatné zřízení a poskytování virtuální privátní sítě (VPS)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_Toc446332391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2" w:history="1">
        <w:r w:rsidR="00B22AC2" w:rsidRPr="00B22AC2">
          <w:rPr>
            <w:rStyle w:val="Hypertextovodkaz"/>
            <w:sz w:val="18"/>
            <w:szCs w:val="18"/>
          </w:rPr>
          <w:t>3.1.3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Zajištění přímého připojení z pevné sítě do sítí mobilních operátorů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_Toc446332392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3" w:history="1">
        <w:r w:rsidR="00B22AC2" w:rsidRPr="00B22AC2">
          <w:rPr>
            <w:rStyle w:val="Hypertextovodkaz"/>
            <w:sz w:val="18"/>
            <w:szCs w:val="18"/>
          </w:rPr>
          <w:t>3.1.4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Zabezpečení prioritního odbavení spojení v mobilní síti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_Toc446332393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4" w:history="1">
        <w:r w:rsidR="00B22AC2" w:rsidRPr="00B22AC2">
          <w:rPr>
            <w:rStyle w:val="Hypertextovodkaz"/>
            <w:sz w:val="18"/>
            <w:szCs w:val="18"/>
          </w:rPr>
          <w:t>3.1.5</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Hlasový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_Toc446332394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5" w:history="1">
        <w:r w:rsidR="00B22AC2" w:rsidRPr="00B22AC2">
          <w:rPr>
            <w:rStyle w:val="Hypertextovodkaz"/>
            <w:sz w:val="18"/>
            <w:szCs w:val="18"/>
          </w:rPr>
          <w:t>3.1.6</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Datový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_Toc446332395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6" w:history="1">
        <w:r w:rsidR="00B22AC2" w:rsidRPr="00B22AC2">
          <w:rPr>
            <w:rStyle w:val="Hypertextovodkaz"/>
            <w:sz w:val="18"/>
            <w:szCs w:val="18"/>
          </w:rPr>
          <w:t>Roamingové datové služby zadavatel požaduje rozdělit do 2 zón, a to EU a zbytek světa, v každé z těchto zón musí být nabídková cena tvořena toliko cenou za přenos 1 MB dat.</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_Toc446332396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7" w:history="1">
        <w:r w:rsidR="00B22AC2" w:rsidRPr="00B22AC2">
          <w:rPr>
            <w:rStyle w:val="Hypertextovodkaz"/>
            <w:sz w:val="18"/>
            <w:szCs w:val="18"/>
          </w:rPr>
          <w:t>3.1.7</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Mobilní datové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_Toc446332397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8" w:history="1">
        <w:r w:rsidR="00B22AC2" w:rsidRPr="00B22AC2">
          <w:rPr>
            <w:rStyle w:val="Hypertextovodkaz"/>
            <w:sz w:val="18"/>
            <w:szCs w:val="18"/>
          </w:rPr>
          <w:t>3.1.8</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Služba hromadného rozesílání SMS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_Toc446332398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399" w:history="1">
        <w:r w:rsidR="00B22AC2" w:rsidRPr="00B22AC2">
          <w:rPr>
            <w:rStyle w:val="Hypertextovodkaz"/>
            <w:sz w:val="18"/>
            <w:szCs w:val="18"/>
          </w:rPr>
          <w:t>3.1.9</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Doplňkové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_Toc446332399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400" w:history="1">
        <w:r w:rsidR="00B22AC2" w:rsidRPr="00B22AC2">
          <w:rPr>
            <w:rStyle w:val="Hypertextovodkaz"/>
            <w:sz w:val="18"/>
            <w:szCs w:val="18"/>
          </w:rPr>
          <w:t>3.1.10</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Administrativní úkony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_Toc446332400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401" w:history="1">
        <w:r w:rsidR="00B22AC2" w:rsidRPr="00B22AC2">
          <w:rPr>
            <w:rStyle w:val="Hypertextovodkaz"/>
            <w:sz w:val="18"/>
            <w:szCs w:val="18"/>
          </w:rPr>
          <w:t>3.1.11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Přenesení telefonních čísel a migrace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_Toc446332401 \h </w:instrText>
        </w:r>
        <w:r w:rsidR="00B22AC2" w:rsidRPr="00B22AC2">
          <w:rPr>
            <w:webHidden/>
            <w:sz w:val="18"/>
            <w:szCs w:val="18"/>
          </w:rPr>
        </w:r>
        <w:r w:rsidR="00B22AC2" w:rsidRPr="00B22AC2">
          <w:rPr>
            <w:webHidden/>
            <w:sz w:val="18"/>
            <w:szCs w:val="18"/>
          </w:rPr>
          <w:fldChar w:fldCharType="separate"/>
        </w:r>
        <w:r>
          <w:rPr>
            <w:webHidden/>
            <w:sz w:val="18"/>
            <w:szCs w:val="18"/>
          </w:rPr>
          <w:t>12</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402" w:history="1">
        <w:r w:rsidR="00B22AC2" w:rsidRPr="00B22AC2">
          <w:rPr>
            <w:rStyle w:val="Hypertextovodkaz"/>
            <w:sz w:val="18"/>
            <w:szCs w:val="18"/>
          </w:rPr>
          <w:t>3.1.12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Úroveň zákaznické podpory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_Toc446332402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403" w:history="1">
        <w:r w:rsidR="00B22AC2" w:rsidRPr="00B22AC2">
          <w:rPr>
            <w:rStyle w:val="Hypertextovodkaz"/>
            <w:sz w:val="18"/>
            <w:szCs w:val="18"/>
          </w:rPr>
          <w:t>3.1.13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Ostatní požadavky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_Toc446332403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A54A60">
      <w:pPr>
        <w:pStyle w:val="Obsah3"/>
        <w:rPr>
          <w:rFonts w:asciiTheme="minorHAnsi" w:eastAsiaTheme="minorEastAsia" w:hAnsiTheme="minorHAnsi" w:cstheme="minorBidi"/>
          <w:i w:val="0"/>
          <w:iCs w:val="0"/>
          <w:sz w:val="18"/>
          <w:szCs w:val="18"/>
        </w:rPr>
      </w:pPr>
      <w:hyperlink w:anchor="_Toc446332404" w:history="1">
        <w:r w:rsidR="00B22AC2" w:rsidRPr="00B22AC2">
          <w:rPr>
            <w:rStyle w:val="Hypertextovodkaz"/>
            <w:sz w:val="18"/>
            <w:szCs w:val="18"/>
          </w:rPr>
          <w:t>3.1.14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Výpisy a fakturace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_Toc446332404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05" w:history="1">
        <w:r w:rsidR="00B22AC2" w:rsidRPr="00B22AC2">
          <w:rPr>
            <w:rStyle w:val="Hypertextovodkaz"/>
            <w:sz w:val="18"/>
            <w:szCs w:val="18"/>
          </w:rPr>
          <w:t>3.2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Klasifikace Předmětu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_Toc446332405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06" w:history="1">
        <w:r w:rsidR="00B22AC2" w:rsidRPr="00B22AC2">
          <w:rPr>
            <w:rStyle w:val="Hypertextovodkaz"/>
            <w:sz w:val="18"/>
            <w:szCs w:val="18"/>
          </w:rPr>
          <w:t>3.3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Uvedení částí veřejné zakázky, které uchazeč zamýšlí zadat jiné osobě (požadavek na uvedení subdodavatelů)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_Toc446332406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07" w:history="1">
        <w:r w:rsidR="00B22AC2" w:rsidRPr="00B22AC2">
          <w:rPr>
            <w:rStyle w:val="Hypertextovodkaz"/>
            <w:sz w:val="18"/>
            <w:szCs w:val="18"/>
          </w:rPr>
          <w:t>3.4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Zaměstnanecký program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_Toc446332407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08" w:history="1">
        <w:r w:rsidR="00B22AC2" w:rsidRPr="00B22AC2">
          <w:rPr>
            <w:rStyle w:val="Hypertextovodkaz"/>
            <w:sz w:val="18"/>
            <w:szCs w:val="18"/>
          </w:rPr>
          <w:t>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Doba a místo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_Toc446332408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09" w:history="1">
        <w:r w:rsidR="00B22AC2" w:rsidRPr="00B22AC2">
          <w:rPr>
            <w:rStyle w:val="Hypertextovodkaz"/>
            <w:sz w:val="18"/>
            <w:szCs w:val="18"/>
          </w:rPr>
          <w:t>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prokázání splnění kvalifikace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_Toc446332409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10" w:history="1">
        <w:r w:rsidR="00B22AC2" w:rsidRPr="00B22AC2">
          <w:rPr>
            <w:rStyle w:val="Hypertextovodkaz"/>
            <w:sz w:val="18"/>
            <w:szCs w:val="18"/>
          </w:rPr>
          <w:t>6</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zpracování nabídkové ceny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_Toc446332410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1" w:history="1">
        <w:r w:rsidR="00B22AC2" w:rsidRPr="00B22AC2">
          <w:rPr>
            <w:rStyle w:val="Hypertextovodkaz"/>
            <w:sz w:val="18"/>
            <w:szCs w:val="18"/>
          </w:rPr>
          <w:t>6.1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Základní cenová ujednání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_Toc446332411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2" w:history="1">
        <w:r w:rsidR="00B22AC2" w:rsidRPr="00B22AC2">
          <w:rPr>
            <w:rStyle w:val="Hypertextovodkaz"/>
            <w:sz w:val="18"/>
            <w:szCs w:val="18"/>
          </w:rPr>
          <w:t>6.2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změny nabídkové ceny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_Toc446332412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3" w:history="1">
        <w:r w:rsidR="00B22AC2" w:rsidRPr="00B22AC2">
          <w:rPr>
            <w:rStyle w:val="Hypertextovodkaz"/>
            <w:sz w:val="18"/>
            <w:szCs w:val="18"/>
          </w:rPr>
          <w:t>6.3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Požadavky na Varianty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_Toc446332413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4" w:history="1">
        <w:r w:rsidR="00B22AC2" w:rsidRPr="00B22AC2">
          <w:rPr>
            <w:rStyle w:val="Hypertextovodkaz"/>
            <w:sz w:val="18"/>
            <w:szCs w:val="18"/>
          </w:rPr>
          <w:t>6.4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Návrh rámcové smlouvy, obchodní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_Toc446332414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15" w:history="1">
        <w:r w:rsidR="00B22AC2" w:rsidRPr="00B22AC2">
          <w:rPr>
            <w:rStyle w:val="Hypertextovodkaz"/>
            <w:sz w:val="18"/>
            <w:szCs w:val="18"/>
          </w:rPr>
          <w:t>7</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Posouzení a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_Toc446332415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6" w:history="1">
        <w:r w:rsidR="00B22AC2" w:rsidRPr="00B22AC2">
          <w:rPr>
            <w:rStyle w:val="Hypertextovodkaz"/>
            <w:sz w:val="18"/>
            <w:szCs w:val="18"/>
          </w:rPr>
          <w:t>7.1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Způsob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_Toc446332416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7" w:history="1">
        <w:r w:rsidR="00B22AC2" w:rsidRPr="00B22AC2">
          <w:rPr>
            <w:rStyle w:val="Hypertextovodkaz"/>
            <w:sz w:val="18"/>
            <w:szCs w:val="18"/>
          </w:rPr>
          <w:t>7.2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Průběh elektronické aukce –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_Toc446332417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18" w:history="1">
        <w:r w:rsidR="00B22AC2" w:rsidRPr="00B22AC2">
          <w:rPr>
            <w:rStyle w:val="Hypertextovodkaz"/>
            <w:sz w:val="18"/>
            <w:szCs w:val="18"/>
          </w:rPr>
          <w:t>7.3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Informace, které budou uchazečům poskytnuty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_Toc446332418 \h </w:instrText>
        </w:r>
        <w:r w:rsidR="00B22AC2" w:rsidRPr="00B22AC2">
          <w:rPr>
            <w:webHidden/>
            <w:sz w:val="18"/>
            <w:szCs w:val="18"/>
          </w:rPr>
        </w:r>
        <w:r w:rsidR="00B22AC2" w:rsidRPr="00B22AC2">
          <w:rPr>
            <w:webHidden/>
            <w:sz w:val="18"/>
            <w:szCs w:val="18"/>
          </w:rPr>
          <w:fldChar w:fldCharType="separate"/>
        </w:r>
        <w:r>
          <w:rPr>
            <w:webHidden/>
            <w:sz w:val="18"/>
            <w:szCs w:val="18"/>
          </w:rPr>
          <w:t>20</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19" w:history="1">
        <w:r w:rsidR="00B22AC2" w:rsidRPr="00B22AC2">
          <w:rPr>
            <w:rStyle w:val="Hypertextovodkaz"/>
            <w:sz w:val="18"/>
            <w:szCs w:val="18"/>
          </w:rPr>
          <w:t>8</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Pokyny pro zpracování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_Toc446332419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0" w:history="1">
        <w:r w:rsidR="00B22AC2" w:rsidRPr="00B22AC2">
          <w:rPr>
            <w:rStyle w:val="Hypertextovodkaz"/>
            <w:sz w:val="18"/>
            <w:szCs w:val="18"/>
          </w:rPr>
          <w:t>8.1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Forma písemného vyhotovení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_Toc446332420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1" w:history="1">
        <w:r w:rsidR="00B22AC2" w:rsidRPr="00B22AC2">
          <w:rPr>
            <w:rStyle w:val="Hypertextovodkaz"/>
            <w:sz w:val="18"/>
            <w:szCs w:val="18"/>
          </w:rPr>
          <w:t>8.2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Požadovaná struktura a obsah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_Toc446332421 \h </w:instrText>
        </w:r>
        <w:r w:rsidR="00B22AC2" w:rsidRPr="00B22AC2">
          <w:rPr>
            <w:webHidden/>
            <w:sz w:val="18"/>
            <w:szCs w:val="18"/>
          </w:rPr>
        </w:r>
        <w:r w:rsidR="00B22AC2" w:rsidRPr="00B22AC2">
          <w:rPr>
            <w:webHidden/>
            <w:sz w:val="18"/>
            <w:szCs w:val="18"/>
          </w:rPr>
          <w:fldChar w:fldCharType="separate"/>
        </w:r>
        <w:r>
          <w:rPr>
            <w:webHidden/>
            <w:sz w:val="18"/>
            <w:szCs w:val="18"/>
          </w:rPr>
          <w:t>22</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2" w:history="1">
        <w:r w:rsidR="00B22AC2" w:rsidRPr="00B22AC2">
          <w:rPr>
            <w:rStyle w:val="Hypertextovodkaz"/>
            <w:sz w:val="18"/>
            <w:szCs w:val="18"/>
          </w:rPr>
          <w:t>8.3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Obsahová náplň Specifikace nabízených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_Toc446332422 \h </w:instrText>
        </w:r>
        <w:r w:rsidR="00B22AC2" w:rsidRPr="00B22AC2">
          <w:rPr>
            <w:webHidden/>
            <w:sz w:val="18"/>
            <w:szCs w:val="18"/>
          </w:rPr>
        </w:r>
        <w:r w:rsidR="00B22AC2" w:rsidRPr="00B22AC2">
          <w:rPr>
            <w:webHidden/>
            <w:sz w:val="18"/>
            <w:szCs w:val="18"/>
          </w:rPr>
          <w:fldChar w:fldCharType="separate"/>
        </w:r>
        <w:r>
          <w:rPr>
            <w:webHidden/>
            <w:sz w:val="18"/>
            <w:szCs w:val="18"/>
          </w:rPr>
          <w:t>23</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23" w:history="1">
        <w:r w:rsidR="00B22AC2" w:rsidRPr="00B22AC2">
          <w:rPr>
            <w:rStyle w:val="Hypertextovodkaz"/>
            <w:sz w:val="18"/>
            <w:szCs w:val="18"/>
          </w:rPr>
          <w:t>9</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Způsob a místo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_Toc446332423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4" w:history="1">
        <w:r w:rsidR="00B22AC2" w:rsidRPr="00B22AC2">
          <w:rPr>
            <w:rStyle w:val="Hypertextovodkaz"/>
            <w:sz w:val="18"/>
            <w:szCs w:val="18"/>
          </w:rPr>
          <w:t>9.1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_Toc446332424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5" w:history="1">
        <w:r w:rsidR="00B22AC2" w:rsidRPr="00B22AC2">
          <w:rPr>
            <w:rStyle w:val="Hypertextovodkaz"/>
            <w:sz w:val="18"/>
            <w:szCs w:val="18"/>
          </w:rPr>
          <w:t>9.2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Lhůta a místo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_Toc446332425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6" w:history="1">
        <w:r w:rsidR="00B22AC2" w:rsidRPr="00B22AC2">
          <w:rPr>
            <w:rStyle w:val="Hypertextovodkaz"/>
            <w:sz w:val="18"/>
            <w:szCs w:val="18"/>
          </w:rPr>
          <w:t>9.3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elektronickými prostředky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_Toc446332426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27" w:history="1">
        <w:r w:rsidR="00B22AC2" w:rsidRPr="00B22AC2">
          <w:rPr>
            <w:rStyle w:val="Hypertextovodkaz"/>
            <w:sz w:val="18"/>
            <w:szCs w:val="18"/>
          </w:rPr>
          <w:t>9.4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v listinné podobě</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_Toc446332427 \h </w:instrText>
        </w:r>
        <w:r w:rsidR="00B22AC2" w:rsidRPr="00B22AC2">
          <w:rPr>
            <w:webHidden/>
            <w:sz w:val="18"/>
            <w:szCs w:val="18"/>
          </w:rPr>
        </w:r>
        <w:r w:rsidR="00B22AC2" w:rsidRPr="00B22AC2">
          <w:rPr>
            <w:webHidden/>
            <w:sz w:val="18"/>
            <w:szCs w:val="18"/>
          </w:rPr>
          <w:fldChar w:fldCharType="separate"/>
        </w:r>
        <w:r>
          <w:rPr>
            <w:webHidden/>
            <w:sz w:val="18"/>
            <w:szCs w:val="18"/>
          </w:rPr>
          <w:t>25</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28" w:history="1">
        <w:r w:rsidR="00B22AC2" w:rsidRPr="00B22AC2">
          <w:rPr>
            <w:rStyle w:val="Hypertextovodkaz"/>
            <w:sz w:val="18"/>
            <w:szCs w:val="18"/>
          </w:rPr>
          <w:t>10</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místo a termín otevírání obálek s nabídkami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_Toc446332428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29" w:history="1">
        <w:r w:rsidR="00B22AC2" w:rsidRPr="00B22AC2">
          <w:rPr>
            <w:rStyle w:val="Hypertextovodkaz"/>
            <w:sz w:val="18"/>
            <w:szCs w:val="18"/>
          </w:rPr>
          <w:t>11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Další podmínky a vyhrazená práva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_Toc446332429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30" w:history="1">
        <w:r w:rsidR="00B22AC2" w:rsidRPr="00B22AC2">
          <w:rPr>
            <w:rStyle w:val="Hypertextovodkaz"/>
            <w:sz w:val="18"/>
            <w:szCs w:val="18"/>
          </w:rPr>
          <w:t>12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Dodatečné informace k zadávacím podmínkám, 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_Toc446332430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31" w:history="1">
        <w:r w:rsidR="00B22AC2" w:rsidRPr="00B22AC2">
          <w:rPr>
            <w:rStyle w:val="Hypertextovodkaz"/>
            <w:sz w:val="18"/>
            <w:szCs w:val="18"/>
          </w:rPr>
          <w:t>12.1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Dodatečné informace k zadávacím podmínkám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_Toc446332431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A54A60">
      <w:pPr>
        <w:pStyle w:val="Obsah2"/>
        <w:rPr>
          <w:rFonts w:asciiTheme="minorHAnsi" w:eastAsiaTheme="minorEastAsia" w:hAnsiTheme="minorHAnsi" w:cstheme="minorBidi"/>
          <w:smallCaps w:val="0"/>
          <w:sz w:val="18"/>
          <w:szCs w:val="18"/>
        </w:rPr>
      </w:pPr>
      <w:hyperlink w:anchor="_Toc446332432" w:history="1">
        <w:r w:rsidR="00B22AC2" w:rsidRPr="00B22AC2">
          <w:rPr>
            <w:rStyle w:val="Hypertextovodkaz"/>
            <w:sz w:val="18"/>
            <w:szCs w:val="18"/>
          </w:rPr>
          <w:t>12.2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_Toc446332432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33" w:history="1">
        <w:r w:rsidR="00B22AC2" w:rsidRPr="00B22AC2">
          <w:rPr>
            <w:rStyle w:val="Hypertextovodkaz"/>
            <w:sz w:val="18"/>
            <w:szCs w:val="18"/>
          </w:rPr>
          <w:t>13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Zadávací lhůta</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_Toc446332433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34" w:history="1">
        <w:r w:rsidR="00B22AC2" w:rsidRPr="00B22AC2">
          <w:rPr>
            <w:rStyle w:val="Hypertextovodkaz"/>
            <w:sz w:val="18"/>
            <w:szCs w:val="18"/>
          </w:rPr>
          <w:t>14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Zadávací dokumentace a podmínky přístupu či poskytnutí zadávací dokumentace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_Toc446332434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A54A60">
      <w:pPr>
        <w:pStyle w:val="Obsah1"/>
        <w:rPr>
          <w:rFonts w:asciiTheme="minorHAnsi" w:eastAsiaTheme="minorEastAsia" w:hAnsiTheme="minorHAnsi" w:cstheme="minorBidi"/>
          <w:b w:val="0"/>
          <w:bCs w:val="0"/>
          <w:caps w:val="0"/>
          <w:sz w:val="18"/>
          <w:szCs w:val="18"/>
        </w:rPr>
      </w:pPr>
      <w:hyperlink w:anchor="_Toc446332435" w:history="1">
        <w:r w:rsidR="00B22AC2" w:rsidRPr="00B22AC2">
          <w:rPr>
            <w:rStyle w:val="Hypertextovodkaz"/>
            <w:sz w:val="18"/>
            <w:szCs w:val="18"/>
          </w:rPr>
          <w:t>15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Přílohy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_Toc446332435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C824BD">
        <w:rPr>
          <w:rFonts w:cs="Arial"/>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46332386"/>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A54A60"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A54A60"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13"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14" w:name="_Toc446332387"/>
      <w:bookmarkEnd w:id="13"/>
      <w:r w:rsidRPr="00BC6222">
        <w:rPr>
          <w:rFonts w:cs="Arial"/>
        </w:rPr>
        <w:lastRenderedPageBreak/>
        <w:t>Pojmy</w:t>
      </w:r>
      <w:bookmarkEnd w:id="14"/>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15" w:name="_Toc446332388"/>
      <w:r w:rsidRPr="00BC6222">
        <w:rPr>
          <w:rFonts w:cs="Arial"/>
        </w:rPr>
        <w:lastRenderedPageBreak/>
        <w:t>Předmět veřejné zakázky</w:t>
      </w:r>
      <w:bookmarkStart w:id="16" w:name="_Toc57795295"/>
      <w:bookmarkEnd w:id="15"/>
      <w:r w:rsidRPr="00BC6222">
        <w:rPr>
          <w:rFonts w:cs="Arial"/>
        </w:rPr>
        <w:t xml:space="preserve"> </w:t>
      </w:r>
      <w:bookmarkEnd w:id="16"/>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7" w:name="_Toc446332389"/>
      <w:r w:rsidRPr="00865DFB">
        <w:rPr>
          <w:szCs w:val="22"/>
        </w:rPr>
        <w:t>Vymezení předmětu a rozsahu plnění veřejné zakázky</w:t>
      </w:r>
      <w:bookmarkEnd w:id="17"/>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8"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9" w:name="_Toc274119983"/>
      <w:bookmarkStart w:id="20" w:name="_Toc446332390"/>
      <w:r w:rsidRPr="00BC6222">
        <w:lastRenderedPageBreak/>
        <w:t>Požadované hlasové tarify</w:t>
      </w:r>
      <w:bookmarkEnd w:id="19"/>
      <w:bookmarkEnd w:id="20"/>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8"/>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7E3194" w:rsidRDefault="007E3194" w:rsidP="00865DFB">
      <w:pPr>
        <w:pStyle w:val="Zkladntext"/>
        <w:spacing w:line="280" w:lineRule="atLeast"/>
        <w:ind w:left="851"/>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lastRenderedPageBreak/>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21" w:name="_Toc446332391"/>
      <w:r w:rsidRPr="00BC6222">
        <w:t>Bezplatné zřízení a poskytování virtuální privátní sítě (VPS)</w:t>
      </w:r>
      <w:bookmarkEnd w:id="21"/>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22" w:name="_Toc446332392"/>
      <w:r w:rsidRPr="006039E1">
        <w:t>Zajištění přímého připojení z pevné sítě do sítí mobilních operátorů</w:t>
      </w:r>
      <w:bookmarkEnd w:id="22"/>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23" w:name="OLE_LINK3"/>
      <w:bookmarkStart w:id="24" w:name="OLE_LINK4"/>
      <w:bookmarkEnd w:id="23"/>
      <w:r w:rsidRPr="002E3553">
        <w:t>Basic Call</w:t>
      </w:r>
      <w:bookmarkEnd w:id="24"/>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lastRenderedPageBreak/>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7E3194" w:rsidRDefault="007E3194" w:rsidP="008C4E59">
      <w:pPr>
        <w:pStyle w:val="Zkladntext"/>
        <w:spacing w:line="280" w:lineRule="atLeast"/>
        <w:ind w:left="567"/>
        <w:rPr>
          <w:rFonts w:cs="Arial"/>
          <w:sz w:val="20"/>
        </w:rPr>
      </w:pPr>
    </w:p>
    <w:p w:rsidR="007E3194" w:rsidRDefault="007E3194" w:rsidP="008C4E59">
      <w:pPr>
        <w:pStyle w:val="Zkladntext"/>
        <w:spacing w:line="280" w:lineRule="atLeast"/>
        <w:ind w:left="567"/>
        <w:rPr>
          <w:rFonts w:cs="Arial"/>
          <w:sz w:val="20"/>
        </w:rPr>
      </w:pP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25" w:name="_Toc446332393"/>
      <w:r w:rsidRPr="00BC6222">
        <w:lastRenderedPageBreak/>
        <w:t>Zabezpečení prioritního odbavení spojení v mobilní síti</w:t>
      </w:r>
      <w:bookmarkEnd w:id="25"/>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6" w:name="_Toc446332394"/>
      <w:r w:rsidRPr="00BC6222">
        <w:t>Hlasový roaming</w:t>
      </w:r>
      <w:bookmarkEnd w:id="26"/>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7" w:name="_Toc446332395"/>
      <w:bookmarkStart w:id="28" w:name="_Toc264879480"/>
      <w:r w:rsidRPr="00484840">
        <w:t>Datový roaming</w:t>
      </w:r>
      <w:bookmarkEnd w:id="27"/>
    </w:p>
    <w:p w:rsidR="00712434" w:rsidRDefault="00712434" w:rsidP="00C824BD">
      <w:pPr>
        <w:pStyle w:val="Nadpis3"/>
        <w:numPr>
          <w:ilvl w:val="0"/>
          <w:numId w:val="0"/>
        </w:numPr>
        <w:ind w:left="567"/>
      </w:pPr>
      <w:bookmarkStart w:id="29" w:name="_Toc446332396"/>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29"/>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C824BD" w:rsidRDefault="00C824BD" w:rsidP="00DE1349">
      <w:pPr>
        <w:pStyle w:val="Zkladntext"/>
        <w:spacing w:line="280" w:lineRule="atLeast"/>
        <w:ind w:left="567"/>
        <w:rPr>
          <w:rFonts w:eastAsia="Arial Unicode MS" w:cs="Arial"/>
          <w:sz w:val="20"/>
        </w:rPr>
      </w:pPr>
    </w:p>
    <w:p w:rsidR="00DE1349" w:rsidRDefault="00DE1349" w:rsidP="00DE1349">
      <w:pPr>
        <w:pStyle w:val="Zkladntext"/>
        <w:spacing w:line="280" w:lineRule="atLeast"/>
        <w:ind w:left="567"/>
        <w:rPr>
          <w:rFonts w:eastAsia="Arial Unicode MS" w:cs="Arial"/>
          <w:sz w:val="20"/>
        </w:rPr>
      </w:pPr>
      <w:r>
        <w:rPr>
          <w:rFonts w:eastAsia="Arial Unicode MS" w:cs="Arial"/>
          <w:sz w:val="20"/>
        </w:rPr>
        <w:lastRenderedPageBreak/>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30" w:name="_Toc446332397"/>
      <w:r w:rsidRPr="00BC6222">
        <w:t>Mobilní datové služby</w:t>
      </w:r>
      <w:bookmarkEnd w:id="30"/>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66282F">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p>
    <w:p w:rsidR="00712434" w:rsidRPr="007B494C" w:rsidRDefault="0034785D" w:rsidP="0098207F">
      <w:pPr>
        <w:numPr>
          <w:ilvl w:val="0"/>
          <w:numId w:val="9"/>
        </w:numPr>
        <w:spacing w:line="280" w:lineRule="atLeast"/>
        <w:jc w:val="both"/>
        <w:rPr>
          <w:rFonts w:eastAsia="Arial Unicode MS"/>
          <w:noProof w:val="0"/>
        </w:rPr>
      </w:pPr>
      <w:r>
        <w:rPr>
          <w:rFonts w:eastAsia="Arial Unicode MS"/>
          <w:noProof w:val="0"/>
        </w:rPr>
        <w:t>bez FUP</w:t>
      </w:r>
      <w:r w:rsidR="007B494C">
        <w:rPr>
          <w:rFonts w:eastAsia="Arial Unicode MS"/>
          <w:noProof w:val="0"/>
        </w:rPr>
        <w:t>.</w:t>
      </w:r>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31" w:name="_Toc309997136"/>
      <w:bookmarkStart w:id="32" w:name="_Toc446332398"/>
      <w:r w:rsidRPr="00CB37D4">
        <w:t>Služba hromadného rozesílání SMS</w:t>
      </w:r>
      <w:bookmarkEnd w:id="31"/>
      <w:bookmarkEnd w:id="32"/>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7E3194" w:rsidRDefault="007E3194" w:rsidP="005C521B">
      <w:pPr>
        <w:pStyle w:val="Zkladntext"/>
        <w:spacing w:line="280" w:lineRule="atLeast"/>
        <w:ind w:left="567"/>
        <w:rPr>
          <w:rFonts w:eastAsia="Arial Unicode MS" w:cs="Arial"/>
          <w:sz w:val="20"/>
        </w:rPr>
      </w:pP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lastRenderedPageBreak/>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33" w:name="_Toc446332399"/>
      <w:r>
        <w:t>d</w:t>
      </w:r>
      <w:r w:rsidR="00EE238C" w:rsidRPr="00BC6222">
        <w:t>oplňkové služby</w:t>
      </w:r>
      <w:bookmarkEnd w:id="28"/>
      <w:bookmarkEnd w:id="33"/>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4" w:name="_Toc446332400"/>
      <w:r w:rsidRPr="00BC6222">
        <w:t>Administrativní úkony</w:t>
      </w:r>
      <w:bookmarkEnd w:id="34"/>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5" w:name="_Toc446332401"/>
      <w:r w:rsidRPr="00BC6222">
        <w:t>Přenesení telefonních čísel a migrace služeb</w:t>
      </w:r>
      <w:bookmarkEnd w:id="35"/>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6" w:name="_Toc446332402"/>
      <w:r w:rsidRPr="00BC6222">
        <w:lastRenderedPageBreak/>
        <w:t>Úroveň zákaznické podpory</w:t>
      </w:r>
      <w:bookmarkEnd w:id="36"/>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7" w:name="_Toc446332403"/>
      <w:r w:rsidRPr="00BC6222">
        <w:t>Ostatní požadavky zadavatele</w:t>
      </w:r>
      <w:bookmarkEnd w:id="37"/>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824BD" w:rsidRDefault="00C824BD" w:rsidP="00C0534F">
      <w:pPr>
        <w:pStyle w:val="Zkladntext"/>
        <w:spacing w:line="280" w:lineRule="atLeast"/>
        <w:ind w:left="567"/>
        <w:rPr>
          <w:rFonts w:eastAsia="Arial Unicode MS" w:cs="Arial"/>
          <w:sz w:val="20"/>
        </w:rPr>
      </w:pP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lastRenderedPageBreak/>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r w:rsidR="00911C6A">
        <w:rPr>
          <w:rFonts w:eastAsia="Arial Unicode MS"/>
          <w:noProof w:val="0"/>
        </w:rPr>
        <w:t>podání nabídky</w:t>
      </w:r>
      <w:r w:rsidRPr="006E1A93">
        <w:rPr>
          <w:rFonts w:eastAsia="Arial Unicode MS"/>
          <w:noProof w:val="0"/>
        </w:rPr>
        <w:t xml:space="preserve"> </w:t>
      </w:r>
      <w:r w:rsidR="00A73CC7">
        <w:rPr>
          <w:rFonts w:eastAsia="Arial Unicode MS"/>
          <w:noProof w:val="0"/>
        </w:rPr>
        <w:t xml:space="preserve">v souladu s § 92 odst. 1 písm. b) zákona </w:t>
      </w:r>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r w:rsidR="00C824BD">
        <w:rPr>
          <w:rFonts w:eastAsia="Arial Unicode MS"/>
          <w:noProof w:val="0"/>
        </w:rPr>
        <w:t xml:space="preserve"> Předpokládaný objem tzv.</w:t>
      </w:r>
      <w:r w:rsidR="007B494C">
        <w:rPr>
          <w:rFonts w:eastAsia="Arial Unicode MS"/>
          <w:noProof w:val="0"/>
        </w:rPr>
        <w:t> </w:t>
      </w:r>
      <w:r w:rsidR="00C824BD">
        <w:rPr>
          <w:rFonts w:eastAsia="Arial Unicode MS"/>
          <w:noProof w:val="0"/>
        </w:rPr>
        <w:t>„Doplňkové plnění služeb“ odpovídá cca</w:t>
      </w:r>
      <w:r w:rsidR="007B494C">
        <w:rPr>
          <w:rFonts w:eastAsia="Arial Unicode MS"/>
          <w:noProof w:val="0"/>
        </w:rPr>
        <w:t xml:space="preserve"> 3</w:t>
      </w:r>
      <w:r w:rsidR="00C824BD">
        <w:rPr>
          <w:rFonts w:eastAsia="Arial Unicode MS"/>
          <w:noProof w:val="0"/>
        </w:rPr>
        <w:t xml:space="preserve"> % z celkového objemu plnění veřejné zakázky. Tzv. „Doplňkové plnění služeb</w:t>
      </w:r>
      <w:r w:rsidR="00454134">
        <w:rPr>
          <w:rFonts w:eastAsia="Arial Unicode MS"/>
          <w:noProof w:val="0"/>
        </w:rPr>
        <w:t>“</w:t>
      </w:r>
      <w:r w:rsidR="00C824BD">
        <w:rPr>
          <w:rFonts w:eastAsia="Arial Unicode MS"/>
          <w:noProof w:val="0"/>
        </w:rPr>
        <w:t xml:space="preserve"> bude zajištěno v souladu s § 92 odst. 1 písm. b) zákona. </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lastRenderedPageBreak/>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38" w:name="_Toc446332404"/>
      <w:r w:rsidRPr="00202823">
        <w:t>Výpisy a fakturace</w:t>
      </w:r>
      <w:bookmarkEnd w:id="38"/>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9" w:name="_Toc446332405"/>
      <w:r w:rsidRPr="00865DFB">
        <w:rPr>
          <w:szCs w:val="22"/>
        </w:rPr>
        <w:t>Klasifikace Předmětu plnění veřejné zakázky</w:t>
      </w:r>
      <w:bookmarkEnd w:id="39"/>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0" w:name="_Toc309227633"/>
      <w:bookmarkStart w:id="41" w:name="_Toc309654105"/>
      <w:bookmarkStart w:id="42" w:name="_Toc309654151"/>
      <w:bookmarkStart w:id="43" w:name="_Toc446332406"/>
      <w:bookmarkEnd w:id="40"/>
      <w:bookmarkEnd w:id="41"/>
      <w:bookmarkEnd w:id="42"/>
      <w:r w:rsidRPr="00865DFB">
        <w:rPr>
          <w:szCs w:val="22"/>
        </w:rPr>
        <w:t>Uvedení částí veřejné zakázky, které uchazeč zamýšlí zadat jiné osobě (požadavek na uvedení subdodavatelů)</w:t>
      </w:r>
      <w:bookmarkEnd w:id="43"/>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44" w:name="_Toc446332407"/>
      <w:r>
        <w:lastRenderedPageBreak/>
        <w:t>Zaměstnanecký program</w:t>
      </w:r>
      <w:bookmarkEnd w:id="44"/>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45" w:name="_Toc446332408"/>
      <w:r>
        <w:rPr>
          <w:rFonts w:cs="Arial"/>
        </w:rPr>
        <w:t xml:space="preserve">Doba a místo </w:t>
      </w:r>
      <w:r w:rsidR="00EE238C" w:rsidRPr="00BC6222">
        <w:rPr>
          <w:rFonts w:cs="Arial"/>
        </w:rPr>
        <w:t>plnění veřejné zakázky</w:t>
      </w:r>
      <w:bookmarkEnd w:id="45"/>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7E6498">
            <w:pPr>
              <w:widowControl w:val="0"/>
              <w:tabs>
                <w:tab w:val="left" w:pos="245"/>
              </w:tabs>
              <w:autoSpaceDE w:val="0"/>
              <w:autoSpaceDN w:val="0"/>
              <w:adjustRightInd w:val="0"/>
              <w:spacing w:line="280" w:lineRule="atLeast"/>
              <w:jc w:val="both"/>
              <w:rPr>
                <w:noProof w:val="0"/>
              </w:rPr>
            </w:pPr>
            <w:r>
              <w:rPr>
                <w:noProof w:val="0"/>
              </w:rPr>
              <w:tab/>
            </w:r>
            <w:del w:id="46" w:author="Mesarčová Veronika Mgr. (MPSV)" w:date="2016-04-06T17:13:00Z">
              <w:r w:rsidR="00911C6A" w:rsidDel="004A58AD">
                <w:rPr>
                  <w:noProof w:val="0"/>
                </w:rPr>
                <w:delText>červen</w:delText>
              </w:r>
              <w:r w:rsidR="00911C6A" w:rsidRPr="00B713B2" w:rsidDel="004A58AD">
                <w:rPr>
                  <w:noProof w:val="0"/>
                </w:rPr>
                <w:delText xml:space="preserve"> </w:delText>
              </w:r>
            </w:del>
            <w:ins w:id="47" w:author="Mesarčová Veronika Mgr. (MPSV)" w:date="2016-04-07T10:50:00Z">
              <w:r w:rsidR="007E6498">
                <w:rPr>
                  <w:noProof w:val="0"/>
                </w:rPr>
                <w:t xml:space="preserve"> červenec </w:t>
              </w:r>
            </w:ins>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48" w:name="_Toc260777480"/>
      <w:bookmarkStart w:id="49"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50" w:name="_Toc446332409"/>
      <w:r w:rsidRPr="00BC6222">
        <w:rPr>
          <w:rFonts w:cs="Arial"/>
        </w:rPr>
        <w:t>Požadavky na prokázání splnění kvalifikace</w:t>
      </w:r>
      <w:bookmarkEnd w:id="48"/>
      <w:bookmarkEnd w:id="49"/>
      <w:bookmarkEnd w:id="50"/>
    </w:p>
    <w:p w:rsidR="005557BD" w:rsidRDefault="005557BD" w:rsidP="00834A3E">
      <w:pPr>
        <w:tabs>
          <w:tab w:val="left" w:pos="284"/>
        </w:tabs>
        <w:spacing w:line="280" w:lineRule="atLeast"/>
        <w:ind w:left="284"/>
        <w:jc w:val="both"/>
      </w:pPr>
      <w:bookmarkStart w:id="51" w:name="_Toc260777487"/>
      <w:bookmarkStart w:id="52"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53" w:name="_Toc260777486"/>
      <w:bookmarkStart w:id="54" w:name="_Toc266797545"/>
      <w:bookmarkStart w:id="55" w:name="_Toc446332410"/>
      <w:r w:rsidRPr="00A11A6A">
        <w:rPr>
          <w:rFonts w:cs="Arial"/>
        </w:rPr>
        <w:lastRenderedPageBreak/>
        <w:t xml:space="preserve">Požadavky na zpracování nabídkové ceny </w:t>
      </w:r>
      <w:bookmarkEnd w:id="53"/>
      <w:bookmarkEnd w:id="54"/>
      <w:r>
        <w:rPr>
          <w:rFonts w:cs="Arial"/>
        </w:rPr>
        <w:t>a platební podmínky</w:t>
      </w:r>
      <w:bookmarkEnd w:id="55"/>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6" w:name="_Toc446332411"/>
      <w:r w:rsidRPr="00865DFB">
        <w:rPr>
          <w:szCs w:val="22"/>
        </w:rPr>
        <w:t>Základní cenová ujednání</w:t>
      </w:r>
      <w:bookmarkEnd w:id="56"/>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7" w:name="_Toc446332412"/>
      <w:r w:rsidRPr="00865DFB">
        <w:rPr>
          <w:szCs w:val="22"/>
        </w:rPr>
        <w:t>Podmínky změny nabídkové ceny</w:t>
      </w:r>
      <w:bookmarkEnd w:id="57"/>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lastRenderedPageBreak/>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8" w:name="_Toc446332413"/>
      <w:bookmarkStart w:id="59" w:name="_Toc260777488"/>
      <w:bookmarkStart w:id="60" w:name="_Toc266797547"/>
      <w:r w:rsidRPr="00865DFB">
        <w:rPr>
          <w:szCs w:val="22"/>
        </w:rPr>
        <w:t>Požadavky na Varianty Nabídek</w:t>
      </w:r>
      <w:bookmarkEnd w:id="58"/>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61" w:name="_Toc260777489"/>
      <w:bookmarkStart w:id="62" w:name="_Toc266797548"/>
      <w:bookmarkStart w:id="63" w:name="_Toc446332414"/>
      <w:bookmarkEnd w:id="59"/>
      <w:bookmarkEnd w:id="60"/>
      <w:r w:rsidRPr="00865DFB">
        <w:rPr>
          <w:szCs w:val="22"/>
        </w:rPr>
        <w:t>Návrh rámcové smlouvy, obchodní a Platební podmínky</w:t>
      </w:r>
      <w:bookmarkEnd w:id="61"/>
      <w:bookmarkEnd w:id="62"/>
      <w:bookmarkEnd w:id="63"/>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64" w:name="_Toc405980330"/>
      <w:bookmarkStart w:id="65" w:name="_Toc446332415"/>
      <w:r w:rsidRPr="00C96D67">
        <w:t>Posouzení a hodnocení nabídek</w:t>
      </w:r>
      <w:bookmarkEnd w:id="64"/>
      <w:bookmarkEnd w:id="65"/>
    </w:p>
    <w:p w:rsidR="00361C20" w:rsidRDefault="00361C20" w:rsidP="00361C20">
      <w:pPr>
        <w:spacing w:before="240" w:after="240" w:line="280" w:lineRule="atLeast"/>
        <w:ind w:left="425"/>
        <w:jc w:val="both"/>
        <w:rPr>
          <w:rFonts w:eastAsia="Arial Unicode MS"/>
        </w:rPr>
      </w:pPr>
      <w:bookmarkStart w:id="66" w:name="_Toc260777490"/>
      <w:bookmarkStart w:id="67" w:name="_Toc266797549"/>
      <w:bookmarkEnd w:id="51"/>
      <w:bookmarkEnd w:id="52"/>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lastRenderedPageBreak/>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8" w:name="_Toc405980331"/>
      <w:bookmarkStart w:id="69" w:name="_Toc446332416"/>
      <w:r>
        <w:rPr>
          <w:szCs w:val="22"/>
        </w:rPr>
        <w:t>Způsob hodnocení nabídek</w:t>
      </w:r>
      <w:bookmarkEnd w:id="68"/>
      <w:bookmarkEnd w:id="69"/>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70" w:name="_Toc292187157"/>
      <w:bookmarkStart w:id="71" w:name="_Toc405980332"/>
      <w:bookmarkStart w:id="72" w:name="_Toc446332417"/>
      <w:r>
        <w:rPr>
          <w:szCs w:val="22"/>
        </w:rPr>
        <w:t>Průběh elektronické aukce</w:t>
      </w:r>
      <w:bookmarkEnd w:id="70"/>
      <w:r>
        <w:rPr>
          <w:szCs w:val="22"/>
        </w:rPr>
        <w:t xml:space="preserve"> – hodnocení nabídek</w:t>
      </w:r>
      <w:bookmarkEnd w:id="71"/>
      <w:bookmarkEnd w:id="72"/>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lastRenderedPageBreak/>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73" w:name="_Toc405980333"/>
      <w:bookmarkStart w:id="74" w:name="_Toc446332418"/>
      <w:r>
        <w:rPr>
          <w:szCs w:val="22"/>
        </w:rPr>
        <w:t>Informace, které budou uchazečům poskytnuty</w:t>
      </w:r>
      <w:bookmarkEnd w:id="73"/>
      <w:bookmarkEnd w:id="74"/>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lastRenderedPageBreak/>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75" w:name="_Toc446332419"/>
      <w:r w:rsidRPr="00BC6222">
        <w:rPr>
          <w:rFonts w:cs="Arial"/>
        </w:rPr>
        <w:t>Pokyny pro zpracování nabídky</w:t>
      </w:r>
      <w:bookmarkEnd w:id="66"/>
      <w:bookmarkEnd w:id="67"/>
      <w:bookmarkEnd w:id="75"/>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6" w:name="_Toc88553352"/>
      <w:bookmarkStart w:id="77" w:name="_Toc446332420"/>
      <w:r w:rsidRPr="00681CD6">
        <w:rPr>
          <w:szCs w:val="22"/>
        </w:rPr>
        <w:t>Forma písemného vyhotovení nabídky</w:t>
      </w:r>
      <w:bookmarkEnd w:id="76"/>
      <w:bookmarkEnd w:id="77"/>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lastRenderedPageBreak/>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88553353"/>
      <w:bookmarkStart w:id="79" w:name="_Toc446332421"/>
      <w:r w:rsidRPr="00681CD6">
        <w:rPr>
          <w:szCs w:val="22"/>
        </w:rPr>
        <w:t>Požadovaná struktura a obsah nabídky</w:t>
      </w:r>
      <w:bookmarkEnd w:id="78"/>
      <w:bookmarkEnd w:id="79"/>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lastRenderedPageBreak/>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0" w:name="_Toc446332422"/>
      <w:r w:rsidRPr="00681CD6">
        <w:rPr>
          <w:szCs w:val="22"/>
        </w:rPr>
        <w:t>Obsahová náplň Specifikace nabízených služeb</w:t>
      </w:r>
      <w:bookmarkEnd w:id="80"/>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lastRenderedPageBreak/>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81" w:name="_Toc260777491"/>
      <w:bookmarkStart w:id="82" w:name="_Toc266797550"/>
      <w:bookmarkStart w:id="83" w:name="_Toc446332423"/>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81"/>
      <w:bookmarkEnd w:id="82"/>
      <w:bookmarkEnd w:id="83"/>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4" w:name="_Toc446332424"/>
      <w:r>
        <w:rPr>
          <w:szCs w:val="22"/>
        </w:rPr>
        <w:t>Podmínky pro podání nabídek</w:t>
      </w:r>
      <w:bookmarkEnd w:id="84"/>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85" w:name="_Toc446332425"/>
      <w:r w:rsidRPr="00681CD6">
        <w:rPr>
          <w:szCs w:val="22"/>
        </w:rPr>
        <w:t>Lh</w:t>
      </w:r>
      <w:r w:rsidR="00681CD6" w:rsidRPr="00681CD6">
        <w:rPr>
          <w:szCs w:val="22"/>
        </w:rPr>
        <w:t>ůta a místo pro podání nabídek</w:t>
      </w:r>
      <w:bookmarkEnd w:id="85"/>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7B494C">
        <w:rPr>
          <w:b/>
        </w:rPr>
        <w:t>10</w:t>
      </w:r>
      <w:r w:rsidR="00202366">
        <w:rPr>
          <w:b/>
        </w:rPr>
        <w:t xml:space="preserve">. </w:t>
      </w:r>
      <w:r w:rsidR="00C824BD">
        <w:rPr>
          <w:b/>
        </w:rPr>
        <w:t>5</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A54A60"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6" w:name="_Toc446332426"/>
      <w:r w:rsidRPr="00681CD6">
        <w:rPr>
          <w:szCs w:val="22"/>
        </w:rPr>
        <w:t>Nabídky podávané elektronickými prostředky</w:t>
      </w:r>
      <w:bookmarkEnd w:id="86"/>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7" w:name="_Toc446332427"/>
      <w:r w:rsidRPr="00681CD6">
        <w:rPr>
          <w:szCs w:val="22"/>
        </w:rPr>
        <w:t>Nabídky podávané v listinné podobě</w:t>
      </w:r>
      <w:bookmarkEnd w:id="87"/>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88" w:name="_Toc309812778"/>
      <w:bookmarkStart w:id="89" w:name="_Toc446332428"/>
      <w:r w:rsidRPr="00BC6222">
        <w:rPr>
          <w:rFonts w:cs="Arial"/>
        </w:rPr>
        <w:lastRenderedPageBreak/>
        <w:t>místo a termín otevírání obálek s nabídkami</w:t>
      </w:r>
      <w:bookmarkEnd w:id="88"/>
      <w:bookmarkEnd w:id="89"/>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90" w:name="_Toc446332429"/>
      <w:r w:rsidRPr="00BC6222">
        <w:rPr>
          <w:rFonts w:cs="Arial"/>
        </w:rPr>
        <w:t>Další podmínky a vyhrazená práva zadavatele</w:t>
      </w:r>
      <w:bookmarkEnd w:id="90"/>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91"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92" w:name="_Toc404090047"/>
      <w:bookmarkStart w:id="93" w:name="_Toc411516237"/>
      <w:bookmarkStart w:id="94" w:name="_Toc446332430"/>
      <w:r w:rsidRPr="00DD7DA9">
        <w:rPr>
          <w:rFonts w:cs="Arial"/>
          <w:szCs w:val="28"/>
        </w:rPr>
        <w:lastRenderedPageBreak/>
        <w:t>Dodatečné informace k zadávacím podmínkám, prohlídka místa plnění</w:t>
      </w:r>
      <w:bookmarkEnd w:id="92"/>
      <w:bookmarkEnd w:id="93"/>
      <w:bookmarkEnd w:id="94"/>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95" w:name="_Toc446332431"/>
      <w:r>
        <w:rPr>
          <w:szCs w:val="22"/>
        </w:rPr>
        <w:t>Dodatečné informace k zadávacím podmínkám</w:t>
      </w:r>
      <w:bookmarkEnd w:id="95"/>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96" w:name="_Toc446332432"/>
      <w:r>
        <w:t>Prohlídka místa plnění</w:t>
      </w:r>
      <w:bookmarkEnd w:id="96"/>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97" w:name="_Toc404090048"/>
      <w:bookmarkStart w:id="98" w:name="_Toc411516238"/>
      <w:bookmarkStart w:id="99" w:name="_Toc446332433"/>
      <w:r w:rsidRPr="00431C35">
        <w:rPr>
          <w:rFonts w:cs="Arial"/>
          <w:szCs w:val="28"/>
        </w:rPr>
        <w:lastRenderedPageBreak/>
        <w:t>Zadávací lhůta</w:t>
      </w:r>
      <w:bookmarkEnd w:id="97"/>
      <w:bookmarkEnd w:id="98"/>
      <w:bookmarkEnd w:id="99"/>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100" w:name="_Toc411516239"/>
      <w:bookmarkStart w:id="101" w:name="_Toc446332434"/>
      <w:r w:rsidRPr="00431C35">
        <w:t xml:space="preserve">Zadávací </w:t>
      </w:r>
      <w:r>
        <w:t>dokumentace a podmínky přístupu či poskytnutí zadávací dokumentace</w:t>
      </w:r>
      <w:bookmarkEnd w:id="100"/>
      <w:bookmarkEnd w:id="101"/>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102" w:name="_Toc446332435"/>
      <w:r w:rsidRPr="00DC4E93">
        <w:rPr>
          <w:rFonts w:cs="Arial"/>
        </w:rPr>
        <w:t>Přílohy</w:t>
      </w:r>
      <w:bookmarkEnd w:id="91"/>
      <w:bookmarkEnd w:id="102"/>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8AD" w:rsidRDefault="004A58AD">
      <w:r>
        <w:separator/>
      </w:r>
    </w:p>
  </w:endnote>
  <w:endnote w:type="continuationSeparator" w:id="0">
    <w:p w:rsidR="004A58AD" w:rsidRDefault="004A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4A58AD" w:rsidRPr="00963979" w:rsidRDefault="004A58AD"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A54A60">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A54A60">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E9247C" w:rsidRDefault="004A58AD"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4A58AD" w:rsidRPr="00772E3A" w:rsidRDefault="004A58AD"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8AD" w:rsidRDefault="004A58AD">
      <w:r>
        <w:separator/>
      </w:r>
    </w:p>
  </w:footnote>
  <w:footnote w:type="continuationSeparator" w:id="0">
    <w:p w:rsidR="004A58AD" w:rsidRDefault="004A58AD">
      <w:r>
        <w:continuationSeparator/>
      </w:r>
    </w:p>
  </w:footnote>
  <w:footnote w:id="1">
    <w:p w:rsidR="004A58AD" w:rsidRPr="00D9129B" w:rsidRDefault="004A58AD"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4A58AD" w:rsidRPr="002D0AC2" w:rsidRDefault="004A58AD"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4A58AD" w:rsidRPr="002D0AC2" w:rsidRDefault="004A58AD"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4A58AD" w:rsidRDefault="004A58AD"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5C2FD9" w:rsidRDefault="004A58AD"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rsidP="00E47A84">
    <w:pPr>
      <w:pStyle w:val="Zhlav"/>
      <w:tabs>
        <w:tab w:val="clear" w:pos="4536"/>
        <w:tab w:val="clear" w:pos="9072"/>
        <w:tab w:val="left" w:pos="7335"/>
      </w:tabs>
      <w:jc w:val="right"/>
    </w:pPr>
    <w:r>
      <w:t xml:space="preserve">Ve znění Dodatečných informací č. </w:t>
    </w:r>
    <w:ins w:id="7" w:author="Mesarčová Veronika Mgr. (MPSV)" w:date="2016-04-07T10:49:00Z">
      <w:r w:rsidR="007E6498">
        <w:t>4</w:t>
      </w:r>
    </w:ins>
    <w:del w:id="8" w:author="Mesarčová Veronika Mgr. (MPSV)" w:date="2016-04-07T10:49:00Z">
      <w:r w:rsidDel="007E6498">
        <w:delText>3</w:delText>
      </w:r>
    </w:del>
    <w:r>
      <w:t xml:space="preserve"> ze dne </w:t>
    </w:r>
    <w:ins w:id="9" w:author="Mesarčová Veronika Mgr. (MPSV)" w:date="2016-04-07T10:49:00Z">
      <w:r w:rsidR="007E6498">
        <w:t>7</w:t>
      </w:r>
    </w:ins>
    <w:del w:id="10" w:author="Mesarčová Veronika Mgr. (MPSV)" w:date="2016-04-07T10:49:00Z">
      <w:r w:rsidDel="007E6498">
        <w:delText>23</w:delText>
      </w:r>
    </w:del>
    <w:r>
      <w:t xml:space="preserve">. </w:t>
    </w:r>
    <w:ins w:id="11" w:author="Mesarčová Veronika Mgr. (MPSV)" w:date="2016-04-07T10:49:00Z">
      <w:r w:rsidR="007E6498">
        <w:t>4</w:t>
      </w:r>
    </w:ins>
    <w:del w:id="12" w:author="Mesarčová Veronika Mgr. (MPSV)" w:date="2016-04-07T10:49:00Z">
      <w:r w:rsidDel="007E6498">
        <w:delText>3</w:delText>
      </w:r>
    </w:del>
    <w:r>
      <w:t>. 2016</w:t>
    </w:r>
  </w:p>
  <w:p w:rsidR="004A58AD" w:rsidRDefault="004A58AD"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E14"/>
    <w:rsid w:val="0004591F"/>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4785D"/>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58AD"/>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282F"/>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14C3"/>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C227B"/>
    <w:rsid w:val="007C3D5B"/>
    <w:rsid w:val="007C55BA"/>
    <w:rsid w:val="007C68E1"/>
    <w:rsid w:val="007D3BC8"/>
    <w:rsid w:val="007D56F3"/>
    <w:rsid w:val="007D70DF"/>
    <w:rsid w:val="007E04A1"/>
    <w:rsid w:val="007E06CD"/>
    <w:rsid w:val="007E3194"/>
    <w:rsid w:val="007E3E55"/>
    <w:rsid w:val="007E6498"/>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4A6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Wb1joPeC/Q5yazT8Z+nkqnpbf+I=</DigestValue>
    </Reference>
    <Reference URI="#idOfficeObject" Type="http://www.w3.org/2000/09/xmldsig#Object">
      <DigestMethod Algorithm="http://www.w3.org/2000/09/xmldsig#sha1"/>
      <DigestValue>Z8Gr+WrUdAYflNbGDdwvcKP0Z14=</DigestValue>
    </Reference>
    <Reference URI="#idSignedProperties" Type="http://uri.etsi.org/01903#SignedProperties">
      <Transforms>
        <Transform Algorithm="http://www.w3.org/TR/2001/REC-xml-c14n-20010315"/>
      </Transforms>
      <DigestMethod Algorithm="http://www.w3.org/2000/09/xmldsig#sha1"/>
      <DigestValue>qsYSt11uNCDnvnvUHwse+cRnybU=</DigestValue>
    </Reference>
  </SignedInfo>
  <SignatureValue>GU9IaU5iVmHr2QLrsYD7Q4JcVMwM1hM786v3lkeuOPixzX5ySnV9+wxsDClsHGZvnriT7lw4N2y+
du3h6ERz/t/6HkE8DF2Ls0j+Rx7FvZre7rzR3YZYGvBwjRX6xYJabZJ/axJRuxBoNFN+CEJZFx/i
/Hl1Sg8ZaRIvp6AE7bY/HbFLF/FPemiWux6Evr22iT1TloAJCw7hbo50mQBUSjx2MDV9PHUKFyyx
h3hMUDtGZQQbWN8jUefOrfqD/Oe8NpuO9B2X76IK6WGaUATUCnZqzF9g2m/YA6DypBcItOIENI+p
v7jUNHllfbPukPc1jm+ddjHJXNXReNWi8UJqWw==</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+SL9Mq4WsKAgvBijpEXZYixVnck=</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J+UANIXtzXWEMztB2rVyO5jMOD8=</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Sx4wCk741BtdFMw5KX3sQy6ylI8=</DigestValue>
      </Reference>
      <Reference URI="/word/footer2.xml?ContentType=application/vnd.openxmlformats-officedocument.wordprocessingml.footer+xml">
        <DigestMethod Algorithm="http://www.w3.org/2000/09/xmldsig#sha1"/>
        <DigestValue>Qm4I3jxmblOALQbONuMiQgdtYFo=</DigestValue>
      </Reference>
      <Reference URI="/word/document.xml?ContentType=application/vnd.openxmlformats-officedocument.wordprocessingml.document.main+xml">
        <DigestMethod Algorithm="http://www.w3.org/2000/09/xmldsig#sha1"/>
        <DigestValue>lZCYO1kkgAJnw0Oq5JZwZM1muGs=</DigestValue>
      </Reference>
      <Reference URI="/word/endnotes.xml?ContentType=application/vnd.openxmlformats-officedocument.wordprocessingml.endnotes+xml">
        <DigestMethod Algorithm="http://www.w3.org/2000/09/xmldsig#sha1"/>
        <DigestValue>eAqhD58FXuj1tSRcZQFLVTYpuN4=</DigestValue>
      </Reference>
      <Reference URI="/word/header2.xml?ContentType=application/vnd.openxmlformats-officedocument.wordprocessingml.header+xml">
        <DigestMethod Algorithm="http://www.w3.org/2000/09/xmldsig#sha1"/>
        <DigestValue>2d+VmklHgGaqtKLn5XX+t37jzoY=</DigestValue>
      </Reference>
      <Reference URI="/word/header1.xml?ContentType=application/vnd.openxmlformats-officedocument.wordprocessingml.header+xml">
        <DigestMethod Algorithm="http://www.w3.org/2000/09/xmldsig#sha1"/>
        <DigestValue>U6cfikXTVre921JgA50f5Cbxriw=</DigestValue>
      </Reference>
      <Reference URI="/word/footer1.xml?ContentType=application/vnd.openxmlformats-officedocument.wordprocessingml.footer+xml">
        <DigestMethod Algorithm="http://www.w3.org/2000/09/xmldsig#sha1"/>
        <DigestValue>yif8sZaGWAaYqX4Vr/v7kzWKkds=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2016-04-07T10:41:17Z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2016-04-07T10:41:17Z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D3D24-8338-4E41-B75C-EB9467D8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28</Pages>
  <Words>9932</Words>
  <Characters>62753</Characters>
  <Application>Microsoft Office Word</Application>
  <DocSecurity>0</DocSecurity>
  <Lines>522</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21</cp:revision>
  <cp:lastPrinted>2016-04-07T10:40:00Z</cp:lastPrinted>
  <dcterms:created xsi:type="dcterms:W3CDTF">2016-03-10T09:23:00Z</dcterms:created>
  <dcterms:modified xsi:type="dcterms:W3CDTF">2016-04-07T10:40:00Z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